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DB2DE">
      <w:pPr>
        <w:numPr>
          <w:ins w:id="1" w:author="翁宇晖/文印室/福建省发展和改革委员会/福建" w:date="2012-08-13T10:19:00Z"/>
        </w:numPr>
        <w:spacing w:line="560" w:lineRule="exact"/>
        <w:ind w:right="0"/>
        <w:rPr>
          <w:rFonts w:hint="default" w:ascii="黑体" w:eastAsia="黑体"/>
          <w:lang w:val="en-US"/>
        </w:rPr>
      </w:pPr>
      <w:r>
        <w:rPr>
          <w:rFonts w:hint="eastAsia" w:ascii="黑体" w:eastAsia="黑体"/>
        </w:rPr>
        <w:t>附件</w:t>
      </w:r>
    </w:p>
    <w:p w14:paraId="11ECD176">
      <w:pPr>
        <w:numPr>
          <w:ins w:id="2" w:author="翁宇晖/文印室/福建省发展和改革委员会/福建" w:date="2012-08-13T10:19:00Z"/>
        </w:numPr>
        <w:spacing w:line="520" w:lineRule="exact"/>
        <w:ind w:right="0"/>
        <w:rPr>
          <w:rFonts w:hint="default" w:ascii="黑体" w:eastAsia="黑体"/>
          <w:lang w:val="en-US"/>
        </w:rPr>
      </w:pPr>
    </w:p>
    <w:p w14:paraId="30CA01D7">
      <w:pPr>
        <w:spacing w:beforeLines="0" w:afterLines="0" w:line="540" w:lineRule="exact"/>
        <w:jc w:val="center"/>
        <w:outlineLvl w:val="0"/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2026年福建省工程研究中心评价方法</w:t>
      </w:r>
    </w:p>
    <w:bookmarkEnd w:id="0"/>
    <w:p w14:paraId="53E6D847">
      <w:pPr>
        <w:spacing w:beforeLines="0" w:afterLines="0" w:line="540" w:lineRule="exact"/>
        <w:jc w:val="center"/>
        <w:outlineLvl w:val="0"/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</w:pPr>
    </w:p>
    <w:p w14:paraId="08A45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一、福建省工程研究中心评价数据表</w:t>
      </w:r>
    </w:p>
    <w:tbl>
      <w:tblPr>
        <w:tblStyle w:val="5"/>
        <w:tblW w:w="9222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1"/>
        <w:gridCol w:w="1110"/>
        <w:gridCol w:w="97"/>
        <w:gridCol w:w="1600"/>
        <w:gridCol w:w="1813"/>
        <w:gridCol w:w="525"/>
        <w:gridCol w:w="975"/>
        <w:gridCol w:w="713"/>
        <w:gridCol w:w="630"/>
        <w:gridCol w:w="628"/>
      </w:tblGrid>
      <w:tr w14:paraId="77A91E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9222" w:type="dxa"/>
            <w:gridSpan w:val="10"/>
            <w:noWrap w:val="0"/>
            <w:vAlign w:val="top"/>
          </w:tcPr>
          <w:p w14:paraId="2575A4A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94"/>
              <w:ind w:lef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★基本信息</w:t>
            </w:r>
          </w:p>
        </w:tc>
      </w:tr>
      <w:tr w14:paraId="3CD346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exact"/>
          <w:jc w:val="center"/>
        </w:trPr>
        <w:tc>
          <w:tcPr>
            <w:tcW w:w="3938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B60DA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福建省工程研究中心名称</w:t>
            </w:r>
          </w:p>
        </w:tc>
        <w:tc>
          <w:tcPr>
            <w:tcW w:w="5284" w:type="dxa"/>
            <w:gridSpan w:val="6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5AB775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9F42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3938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27E5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86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运行模式</w:t>
            </w:r>
          </w:p>
        </w:tc>
        <w:tc>
          <w:tcPr>
            <w:tcW w:w="52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F3829E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400" w:lineRule="exact"/>
              <w:ind w:left="119"/>
              <w:jc w:val="both"/>
              <w:textAlignment w:val="auto"/>
              <w:outlineLvl w:val="9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□法人实体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</w:t>
            </w:r>
          </w:p>
          <w:p w14:paraId="1F08FAD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400" w:lineRule="exact"/>
              <w:ind w:left="119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□非法人实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（依托单位：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pacing w:val="-17"/>
                <w:sz w:val="24"/>
                <w:szCs w:val="24"/>
              </w:rPr>
              <w:t>）</w:t>
            </w:r>
          </w:p>
        </w:tc>
      </w:tr>
      <w:tr w14:paraId="5FCC43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  <w:jc w:val="center"/>
        </w:trPr>
        <w:tc>
          <w:tcPr>
            <w:tcW w:w="3938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F72EC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95"/>
              <w:ind w:right="86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评价期</w:t>
            </w:r>
          </w:p>
        </w:tc>
        <w:tc>
          <w:tcPr>
            <w:tcW w:w="52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5829A9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2024年1月1日至2025年12月31日</w:t>
            </w:r>
          </w:p>
        </w:tc>
      </w:tr>
      <w:tr w14:paraId="12C6E1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938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AA19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95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行业领域、行业细分领域</w:t>
            </w:r>
          </w:p>
        </w:tc>
        <w:tc>
          <w:tcPr>
            <w:tcW w:w="52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BD28A5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both"/>
              <w:textAlignment w:val="auto"/>
              <w:outlineLvl w:val="9"/>
              <w:rPr>
                <w:rFonts w:hint="eastAsia" w:cs="宋体"/>
                <w:sz w:val="24"/>
                <w:szCs w:val="24"/>
                <w:lang w:eastAsia="zh-CN"/>
              </w:rPr>
            </w:pPr>
          </w:p>
        </w:tc>
      </w:tr>
      <w:tr w14:paraId="6DD51C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  <w:jc w:val="center"/>
        </w:trPr>
        <w:tc>
          <w:tcPr>
            <w:tcW w:w="3938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447D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95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战略性新兴产业行业领域、细分领域</w:t>
            </w:r>
          </w:p>
        </w:tc>
        <w:tc>
          <w:tcPr>
            <w:tcW w:w="52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80A144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请注明主要研究方向是否属于优先支持领域</w:t>
            </w:r>
          </w:p>
        </w:tc>
      </w:tr>
      <w:tr w14:paraId="513E9C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2338" w:type="dxa"/>
            <w:gridSpan w:val="3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8358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Lines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工程研究中心负责人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751B4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96"/>
              <w:ind w:right="86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52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B6AD50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5489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2338" w:type="dxa"/>
            <w:gridSpan w:val="3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FE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F8D03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95"/>
              <w:ind w:right="86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52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CA6463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30AB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2338" w:type="dxa"/>
            <w:gridSpan w:val="3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A52C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Lines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工程研究中心联系人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2A36E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94"/>
              <w:ind w:right="86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52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2D8A0C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40E7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2338" w:type="dxa"/>
            <w:gridSpan w:val="3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0AB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E95D1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96"/>
              <w:ind w:right="86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52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A2985E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4CB6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3938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8B95B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95"/>
              <w:ind w:right="86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电子邮件</w:t>
            </w:r>
          </w:p>
        </w:tc>
        <w:tc>
          <w:tcPr>
            <w:tcW w:w="52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A3F37A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5AA9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3938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3A24D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94"/>
              <w:ind w:right="86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</w:t>
            </w:r>
          </w:p>
        </w:tc>
        <w:tc>
          <w:tcPr>
            <w:tcW w:w="52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885B85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8FA0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3938" w:type="dxa"/>
            <w:gridSpan w:val="4"/>
            <w:tcBorders>
              <w:top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AD4C4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96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auto"/>
              </w:rPr>
              <w:t>福建省工程研究中心网址</w:t>
            </w:r>
          </w:p>
        </w:tc>
        <w:tc>
          <w:tcPr>
            <w:tcW w:w="5284" w:type="dxa"/>
            <w:gridSpan w:val="6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 w14:paraId="6A6B963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FE7A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9222" w:type="dxa"/>
            <w:gridSpan w:val="10"/>
            <w:tcBorders>
              <w:top w:val="single" w:color="000000" w:sz="4" w:space="0"/>
            </w:tcBorders>
            <w:noWrap w:val="0"/>
            <w:vAlign w:val="center"/>
          </w:tcPr>
          <w:p w14:paraId="1943EDD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★评价体系</w:t>
            </w:r>
            <w:r>
              <w:rPr>
                <w:rFonts w:hint="eastAsia" w:cs="宋体"/>
                <w:b/>
                <w:bCs/>
                <w:sz w:val="24"/>
                <w:szCs w:val="24"/>
                <w:lang w:eastAsia="zh-CN"/>
              </w:rPr>
              <w:t>（基本要求项</w:t>
            </w:r>
            <w:r>
              <w:rPr>
                <w:rFonts w:hint="default" w:cs="宋体"/>
                <w:b/>
                <w:bCs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cs="宋体"/>
                <w:b/>
                <w:bCs/>
                <w:sz w:val="24"/>
                <w:szCs w:val="24"/>
                <w:lang w:eastAsia="zh-CN"/>
              </w:rPr>
              <w:t>括号内为优先支持领域评价基础指标）</w:t>
            </w:r>
          </w:p>
        </w:tc>
      </w:tr>
      <w:tr w14:paraId="5CDC3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3C04C9AC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一级指标</w:t>
            </w:r>
          </w:p>
          <w:p w14:paraId="7378FFDC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（满分分值）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1A4DFBD3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二级指标</w:t>
            </w:r>
          </w:p>
          <w:p w14:paraId="134D8AF3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（满分分值）</w:t>
            </w:r>
          </w:p>
        </w:tc>
        <w:tc>
          <w:tcPr>
            <w:tcW w:w="3510" w:type="dxa"/>
            <w:gridSpan w:val="3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29495997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三级指标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（单位）</w:t>
            </w:r>
          </w:p>
        </w:tc>
        <w:tc>
          <w:tcPr>
            <w:tcW w:w="52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02635FFF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满分分值</w:t>
            </w:r>
          </w:p>
        </w:tc>
        <w:tc>
          <w:tcPr>
            <w:tcW w:w="97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3296C343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基本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要求</w:t>
            </w:r>
          </w:p>
        </w:tc>
        <w:tc>
          <w:tcPr>
            <w:tcW w:w="713" w:type="dxa"/>
            <w:tcBorders>
              <w:top w:val="single" w:color="auto" w:sz="12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 w14:paraId="1E4B4246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满分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要求</w:t>
            </w:r>
          </w:p>
        </w:tc>
        <w:tc>
          <w:tcPr>
            <w:tcW w:w="630" w:type="dxa"/>
            <w:tcBorders>
              <w:top w:val="single" w:color="auto" w:sz="12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 w14:paraId="2A7A2F4F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指标</w:t>
            </w:r>
          </w:p>
          <w:p w14:paraId="6DE2DB32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数值</w:t>
            </w:r>
          </w:p>
        </w:tc>
        <w:tc>
          <w:tcPr>
            <w:tcW w:w="628" w:type="dxa"/>
            <w:tcBorders>
              <w:top w:val="single" w:color="auto" w:sz="12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88F2ADE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评价</w:t>
            </w:r>
          </w:p>
          <w:p w14:paraId="29A39C53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得分</w:t>
            </w:r>
          </w:p>
        </w:tc>
      </w:tr>
      <w:tr w14:paraId="2763B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3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93DC0FC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重大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战略</w:t>
            </w:r>
          </w:p>
          <w:p w14:paraId="7D92A22E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10" w:type="dxa"/>
            <w:vMerge w:val="restar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0FC1C9A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行业贡献</w:t>
            </w:r>
          </w:p>
          <w:p w14:paraId="2E5B3A5C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10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F7CCB98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对攻克产业关键核心技术的贡献</w:t>
            </w:r>
          </w:p>
        </w:tc>
        <w:tc>
          <w:tcPr>
            <w:tcW w:w="52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866B98E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7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DFBD323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713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2995EFC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63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F3D5822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628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42CC353F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DE8E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FB1CD17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35A7431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44D394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对支撑国家战略任务和重点工程实施的贡献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90C6AF8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0983583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972FCE1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BA0A140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063D25A2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0E0A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B16F606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A7D96D9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8E4B3A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对推动技术成果应用和带动产业发展的贡献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9BA0AAD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66BF4DC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2D36846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E416FCD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11BDF6B2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192F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2E6816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64F4E1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承担任务</w:t>
            </w:r>
          </w:p>
          <w:p w14:paraId="37747484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9C9D08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全部在研项目数（个）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F9342A2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6587845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7095CD9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92C0310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184B0F2A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5ABC7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9528C27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6FB9161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47C0794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其中：国家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和省级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科技项目数（个）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9916239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9C96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2（0）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9B674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6F851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4FB1DF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 w14:paraId="2C53E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F15E11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B2E7FE7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0B0DF17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sz w:val="21"/>
                <w:szCs w:val="21"/>
              </w:rPr>
              <w:t>其中：国家和省级委托任务经费（万元）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E4D008A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006F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500（0）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83501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D50F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4AA04A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B0AB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D6F18DD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EDC8314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F16E40F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参加制定的国际、国内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、省级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和行业标准数（个）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ABEF758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3BF3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DFEEE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AEBF3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3DB286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4305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1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2D19AA0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推动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产业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发展</w:t>
            </w:r>
          </w:p>
          <w:p w14:paraId="2CD66510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1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3B1746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研发成果</w:t>
            </w:r>
          </w:p>
          <w:p w14:paraId="02ECFC3D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098C81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sz w:val="21"/>
                <w:szCs w:val="21"/>
              </w:rPr>
              <w:t>评价期内被受理的发明专利申请数（件）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1A5E741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289D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9516F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AC9BA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522092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 w14:paraId="41345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BCD2CCF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E3C7C53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4D086129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拥有的有效发明专利数（件）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6239F06F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18B90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10（6）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0E6C0F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1A37C1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46E2F2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AB7A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750A56C1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3D68096C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成果转化</w:t>
            </w:r>
          </w:p>
          <w:p w14:paraId="44A5E2C2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25E02A5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技术性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收入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/</w:t>
            </w:r>
          </w:p>
          <w:p w14:paraId="5A73011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新产品销售收入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6712AF5A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6D914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500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  <w:p w14:paraId="5FD17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5000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103BD6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8000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  <w:p w14:paraId="2BC49F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30000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B0325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2FFA63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9917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F0E51C8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027B2112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276ACCE4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专利所有权转让及许可收入（万元）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1B99440D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66086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52988A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6B26B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0F4DE3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B642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378F80B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3348CD7E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7D8C7C86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每万元研发经费对应的技术性收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每万元研发经费对应的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新产品销售收入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027F8B26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1E8D9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  <w:p w14:paraId="04B6E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6DD231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5/</w:t>
            </w:r>
          </w:p>
          <w:p w14:paraId="5B78DE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835B9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35DCBC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5590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1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5637E01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强化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自身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建设</w:t>
            </w:r>
          </w:p>
          <w:p w14:paraId="4454080C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1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8385011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研发投入</w:t>
            </w:r>
          </w:p>
          <w:p w14:paraId="7C308EDD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4D6F262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研究与试验发展经费支出（万元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/年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D9B1AFA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ED4F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1500</w:t>
            </w:r>
          </w:p>
          <w:p w14:paraId="0FBC6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（1000）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AC91A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5000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08E00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547222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F93E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7BF9715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AE301A5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6829C82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研究与试验发展人员人均研发经费支出（万元/人）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0058869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5084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3BDC7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14DD2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2C224B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FB7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8065651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FA0A687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人才培养</w:t>
            </w:r>
          </w:p>
          <w:p w14:paraId="371C68EE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ED5705C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研究与试验发展人员数（人）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E0272DE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9015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50（30）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45888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D0463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5B407A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 w14:paraId="16356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0FBF9EA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4139B46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F6AA55A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高级专家和博士人数（人）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DF5D922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BB38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005E5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18C78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26A220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67492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BCBE2C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D16A802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802C323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来工程中心从事研发工作的外部专家人月（人月）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02499C5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98E8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08872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54506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7E478B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C5F5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A2D2A36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9079C4B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平台支撑</w:t>
            </w:r>
          </w:p>
          <w:p w14:paraId="3A2AB914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8B52B3E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仪器和设备原值（万元）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169728F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FA24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2000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54E8C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6000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AAD6F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1F4796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A83F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7D0C766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8D00FE6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301918C"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独立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研发场所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建筑面积（平方米）</w:t>
            </w:r>
          </w:p>
        </w:tc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114CAAA"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1174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1500</w:t>
            </w:r>
          </w:p>
          <w:p w14:paraId="3A470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（1000）</w:t>
            </w:r>
          </w:p>
        </w:tc>
        <w:tc>
          <w:tcPr>
            <w:tcW w:w="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1CCD2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5000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B219E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045943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8067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41" w:type="dxa"/>
            <w:gridSpan w:val="2"/>
            <w:tcBorders>
              <w:top w:val="single" w:color="auto" w:sz="8" w:space="0"/>
              <w:left w:val="single" w:color="auto" w:sz="12" w:space="0"/>
              <w:right w:val="single" w:color="auto" w:sz="8" w:space="0"/>
            </w:tcBorders>
            <w:noWrap w:val="0"/>
            <w:vAlign w:val="center"/>
          </w:tcPr>
          <w:p w14:paraId="0B72E214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加分项</w:t>
            </w:r>
          </w:p>
          <w:p w14:paraId="55DEAB81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72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EC88F42">
            <w:pPr>
              <w:keepNext w:val="0"/>
              <w:keepLines w:val="0"/>
              <w:widowControl/>
              <w:suppressLineNumbers w:val="0"/>
              <w:spacing w:line="280" w:lineRule="exact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采用法人实体运行的，加2分；院士、国家海外高层次人才引进计划、国家高层次人才特殊支持计划达到2名，加2分；通过国家（国际组织）认证实验室和检测机构，加2分；获省部级科技奖一等奖及以上，加2分；承担国家重大项目（工程），加2分；获国家级首台套装备认定，加2分；取得PCT专利受理证书，加2分；获国家一类新药Ⅱ期、Ⅲ期临床批件、第三类医疗器械注册证，加2分。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DC873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5F2507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732A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8594" w:type="dxa"/>
            <w:gridSpan w:val="9"/>
            <w:tcBorders>
              <w:left w:val="single" w:color="auto" w:sz="12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 w14:paraId="77754A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合计（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F30E8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3FC10759">
      <w:pPr>
        <w:rPr>
          <w:rFonts w:hint="eastAsia" w:ascii="仿宋_GB2312"/>
          <w:b/>
          <w:bCs/>
          <w:szCs w:val="32"/>
          <w:lang w:eastAsia="zh-CN"/>
        </w:rPr>
      </w:pPr>
    </w:p>
    <w:p w14:paraId="4727E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9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zh-CN" w:eastAsia="zh-CN" w:bidi="zh-CN"/>
        </w:rPr>
        <w:t>二、</w:t>
      </w: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zh-CN" w:eastAsia="zh-CN" w:bidi="zh-CN"/>
        </w:rPr>
        <w:t>指标得分计算方法</w:t>
      </w:r>
    </w:p>
    <w:p w14:paraId="4CA77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9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（一）获得评价体系表中各项指标的数值后，根据基本要求、满分要求以及相应的计算规则计算得分。</w:t>
      </w:r>
    </w:p>
    <w:p w14:paraId="501F3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（二）三级指标得分按照分段线性插值的方式进行计算。具体计算规则如下：</w:t>
      </w:r>
    </w:p>
    <w:p w14:paraId="6342B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4373880" cy="24796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3880" cy="247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63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1．指标数值大于或等于满分要求时，指标得分为满分，即指标得分等于权重；</w:t>
      </w:r>
    </w:p>
    <w:p w14:paraId="630E45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2．指标数值等于基本要求时，指标得分为权重的60%；</w:t>
      </w:r>
    </w:p>
    <w:p w14:paraId="2F3E5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3．指标数值为0时，指标得分为0；</w:t>
      </w:r>
    </w:p>
    <w:p w14:paraId="76790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4．指标数值处于0和基本要求之间时，指标得分按线性插值的方法计算，具体计算公式为：</w:t>
      </w:r>
    </w:p>
    <w:p w14:paraId="36AD20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inline distT="0" distB="0" distL="114300" distR="114300">
                <wp:extent cx="4544060" cy="693420"/>
                <wp:effectExtent l="0" t="0" r="0" b="0"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544060" cy="693420"/>
                          <a:chOff x="2170" y="8111"/>
                          <a:chExt cx="7156" cy="1092"/>
                        </a:xfrm>
                        <a:effectLst/>
                      </wpg:grpSpPr>
                      <wps:wsp>
                        <wps:cNvPr id="2" name="文本框 2"/>
                        <wps:cNvSpPr txBox="1"/>
                        <wps:spPr>
                          <a:xfrm>
                            <a:off x="4454" y="8111"/>
                            <a:ext cx="306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7E5CF7DE">
                              <w:pPr>
                                <w:ind w:firstLine="140" w:firstLineChars="50"/>
                                <w:rPr>
                                  <w:rFonts w:eastAsia="方正仿宋_GBK"/>
                                  <w:kern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eastAsia="方正仿宋_GBK" w:cs="方正仿宋_GBK"/>
                                  <w:sz w:val="28"/>
                                  <w:szCs w:val="28"/>
                                </w:rPr>
                                <w:t>指标数值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4596" y="8579"/>
                            <a:ext cx="306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5FB2E45C">
                              <w:pPr>
                                <w:rPr>
                                  <w:rFonts w:eastAsia="方正仿宋_GBK"/>
                                  <w:kern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eastAsia="方正仿宋_GBK" w:cs="方正仿宋_GBK"/>
                                  <w:sz w:val="28"/>
                                  <w:szCs w:val="28"/>
                                </w:rPr>
                                <w:t>基本要求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4496" y="8735"/>
                            <a:ext cx="16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6266" y="8337"/>
                            <a:ext cx="306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078F7F2E">
                              <w:pPr>
                                <w:rPr>
                                  <w:rFonts w:eastAsia="方正仿宋_GBK"/>
                                  <w:kern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eastAsia="方正仿宋_GBK" w:cs="方正仿宋_GBK"/>
                                  <w:sz w:val="28"/>
                                  <w:szCs w:val="28"/>
                                </w:rPr>
                                <w:t>×</w:t>
                              </w:r>
                              <w:r>
                                <w:rPr>
                                  <w:rFonts w:ascii="方正仿宋_GBK" w:eastAsia="方正仿宋_GBK" w:cs="方正仿宋_GBK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eastAsia="方正仿宋_GBK" w:cs="方正仿宋_GBK"/>
                                  <w:sz w:val="28"/>
                                  <w:szCs w:val="28"/>
                                </w:rPr>
                                <w:t>权重的</w:t>
                              </w:r>
                              <w:r>
                                <w:rPr>
                                  <w:rFonts w:hint="default" w:ascii="Times New Roman" w:hAnsi="Times New Roman" w:eastAsia="方正仿宋_GBK" w:cs="Times New Roman"/>
                                  <w:kern w:val="0"/>
                                  <w:sz w:val="28"/>
                                  <w:szCs w:val="28"/>
                                </w:rPr>
                                <w:t>60</w:t>
                              </w:r>
                              <w:r>
                                <w:rPr>
                                  <w:rFonts w:eastAsia="方正仿宋_GBK"/>
                                  <w:kern w:val="0"/>
                                  <w:sz w:val="28"/>
                                  <w:szCs w:val="28"/>
                                </w:rPr>
                                <w:t>%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2170" y="8351"/>
                            <a:ext cx="216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06C2C3F3">
                              <w:pPr>
                                <w:wordWrap w:val="0"/>
                                <w:jc w:val="right"/>
                                <w:rPr>
                                  <w:rFonts w:eastAsia="方正仿宋_GBK"/>
                                  <w:kern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eastAsia="方正仿宋_GBK" w:cs="方正仿宋_GBK"/>
                                  <w:sz w:val="28"/>
                                  <w:szCs w:val="28"/>
                                </w:rPr>
                                <w:t>指标得分</w:t>
                              </w:r>
                              <w:r>
                                <w:rPr>
                                  <w:rFonts w:eastAsia="方正仿宋_GBK"/>
                                  <w:kern w:val="0"/>
                                  <w:sz w:val="28"/>
                                  <w:szCs w:val="28"/>
                                </w:rPr>
                                <w:t xml:space="preserve"> =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4.6pt;width:357.8pt;" coordorigin="2170,8111" coordsize="7156,1092" o:gfxdata="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BLgrDc1gAAAAUBAAAPAAAAAAAAAAEAIAAAACIAAABkcnMvZG93bnJl&#10;di54bWxQSwECFAAUAAAACACHTuJAoIHTc1UDAACwCwAADgAAAAAAAAABACAAAAAlAQAAZHJzL2Uy&#10;b0RvYy54bWxQSwUGAAAAAAYABgBZAQAA7AYAAAAA&#10;">
                <o:lock v:ext="edit" rotation="t" aspectratio="f"/>
                <v:shape id="_x0000_s1026" o:spid="_x0000_s1026" o:spt="202" type="#_x0000_t202" style="position:absolute;left:4454;top:8111;height:624;width:3060;" filled="f" stroked="f" coordsize="21600,21600" o:gfxdata="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zuGd7vAAAANoAAAAPAAAAAAAAAAEAIAAAADgAAABkcnMvZG93bnJldi54&#10;bWxQSwECFAAUAAAACACHTuJAMy8FnjsAAAA5AAAAEAAAAAAAAAABACAAAAAhAQAAZHJzL3NoYXBl&#10;eG1sLnhtbFBLBQYAAAAABgAGAFsBAADLAw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7E5CF7DE">
                        <w:pPr>
                          <w:ind w:firstLine="140" w:firstLineChars="50"/>
                          <w:rPr>
                            <w:rFonts w:eastAsia="方正仿宋_GBK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eastAsia="方正仿宋_GBK" w:cs="方正仿宋_GBK"/>
                            <w:sz w:val="28"/>
                            <w:szCs w:val="28"/>
                          </w:rPr>
                          <w:t>指标数值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596;top:8579;height:624;width:3060;" filled="f" stroked="f" coordsize="21600,21600" o:gfxdata="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HPTC4LoAAADaAAAADwAAAAAAAAABACAAAAA4AAAAZHJzL2Rvd25yZXYueG1s&#10;UEsBAhQAFAAAAAgAh07iQDMvBZ47AAAAOQAAABAAAAAAAAAAAQAgAAAAHwEAAGRycy9zaGFwZXht&#10;bC54bWxQSwUGAAAAAAYABgBbAQAAyQM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5FB2E45C">
                        <w:pPr>
                          <w:rPr>
                            <w:rFonts w:eastAsia="方正仿宋_GBK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eastAsia="方正仿宋_GBK" w:cs="方正仿宋_GBK"/>
                            <w:sz w:val="28"/>
                            <w:szCs w:val="28"/>
                          </w:rPr>
                          <w:t>基本要求</w:t>
                        </w:r>
                      </w:p>
                    </w:txbxContent>
                  </v:textbox>
                </v:shape>
                <v:line id="_x0000_s1026" o:spid="_x0000_s1026" o:spt="20" style="position:absolute;left:4496;top:8735;height:0;width:1620;" filled="f" stroked="t" coordsize="21600,21600" o:gfxdata="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rdywcvAAAANoAAAAPAAAAAAAAAAEAIAAAADgAAABkcnMvZG93bnJldi54&#10;bWxQSwECFAAUAAAACACHTuJAMy8FnjsAAAA5AAAAEAAAAAAAAAABACAAAAAhAQAAZHJzL3NoYXBl&#10;eG1sLnhtbFBLBQYAAAAABgAGAFsBAADLAwAAAAA=&#10;">
                  <v:path arrowok="t"/>
                  <v:fill on="f" focussize="0,0"/>
                  <v:stroke joinstyle="round"/>
                  <v:imagedata o:title=""/>
                  <o:lock v:ext="edit" aspectratio="f"/>
                </v:line>
                <v:shape id="_x0000_s1026" o:spid="_x0000_s1026" o:spt="202" type="#_x0000_t202" style="position:absolute;left:6266;top:8337;height:624;width:3060;" filled="f" stroked="f" coordsize="21600,21600" o:gfxdata="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8Uf8PvAAAANoAAAAPAAAAAAAAAAEAIAAAADgAAABkcnMvZG93bnJldi54&#10;bWxQSwECFAAUAAAACACHTuJAMy8FnjsAAAA5AAAAEAAAAAAAAAABACAAAAAhAQAAZHJzL3NoYXBl&#10;eG1sLnhtbFBLBQYAAAAABgAGAFsBAADLAw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078F7F2E">
                        <w:pPr>
                          <w:rPr>
                            <w:rFonts w:eastAsia="方正仿宋_GBK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方正仿宋_GBK" w:eastAsia="方正仿宋_GBK" w:cs="方正仿宋_GBK"/>
                            <w:sz w:val="28"/>
                            <w:szCs w:val="28"/>
                          </w:rPr>
                          <w:t>×</w:t>
                        </w:r>
                        <w:r>
                          <w:rPr>
                            <w:rFonts w:ascii="方正仿宋_GBK" w:eastAsia="方正仿宋_GBK" w:cs="方正仿宋_GBK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 w:eastAsia="方正仿宋_GBK" w:cs="方正仿宋_GBK"/>
                            <w:sz w:val="28"/>
                            <w:szCs w:val="28"/>
                          </w:rPr>
                          <w:t>权重的</w:t>
                        </w:r>
                        <w:r>
                          <w:rPr>
                            <w:rFonts w:hint="default" w:ascii="Times New Roman" w:hAnsi="Times New Roman" w:eastAsia="方正仿宋_GBK" w:cs="Times New Roman"/>
                            <w:kern w:val="0"/>
                            <w:sz w:val="28"/>
                            <w:szCs w:val="28"/>
                          </w:rPr>
                          <w:t>60</w:t>
                        </w:r>
                        <w:r>
                          <w:rPr>
                            <w:rFonts w:eastAsia="方正仿宋_GBK"/>
                            <w:kern w:val="0"/>
                            <w:sz w:val="28"/>
                            <w:szCs w:val="28"/>
                          </w:rPr>
                          <w:t>%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70;top:8351;height:624;width:2160;" filled="f" stroked="f" coordsize="21600,21600" o:gfxdata="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Mg2F4vAAAANoAAAAPAAAAAAAAAAEAIAAAADgAAABkcnMvZG93bnJldi54&#10;bWxQSwECFAAUAAAACACHTuJAMy8FnjsAAAA5AAAAEAAAAAAAAAABACAAAAAhAQAAZHJzL3NoYXBl&#10;eG1sLnhtbFBLBQYAAAAABgAGAFsBAADLAw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06C2C3F3">
                        <w:pPr>
                          <w:wordWrap w:val="0"/>
                          <w:jc w:val="right"/>
                          <w:rPr>
                            <w:rFonts w:eastAsia="方正仿宋_GBK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eastAsia="方正仿宋_GBK" w:cs="方正仿宋_GBK"/>
                            <w:sz w:val="28"/>
                            <w:szCs w:val="28"/>
                          </w:rPr>
                          <w:t>指标得分</w:t>
                        </w:r>
                        <w:r>
                          <w:rPr>
                            <w:rFonts w:eastAsia="方正仿宋_GBK"/>
                            <w:kern w:val="0"/>
                            <w:sz w:val="28"/>
                            <w:szCs w:val="28"/>
                          </w:rPr>
                          <w:t xml:space="preserve"> =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4BB0E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5．指标数值处于基本要求和满分要求之间时，指标得分按线性插值的方法计算，具体计算公式为：</w:t>
      </w:r>
    </w:p>
    <w:p w14:paraId="58B217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inline distT="0" distB="0" distL="114300" distR="114300">
                <wp:extent cx="5641340" cy="693420"/>
                <wp:effectExtent l="0" t="0" r="0" b="0"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5641340" cy="693420"/>
                          <a:chOff x="2272" y="10516"/>
                          <a:chExt cx="8884" cy="1092"/>
                        </a:xfrm>
                        <a:effectLst/>
                      </wpg:grpSpPr>
                      <wps:wsp>
                        <wps:cNvPr id="8" name="文本框 8"/>
                        <wps:cNvSpPr txBox="1"/>
                        <wps:spPr>
                          <a:xfrm>
                            <a:off x="4496" y="10984"/>
                            <a:ext cx="3994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4A587E6D">
                              <w:pPr>
                                <w:rPr>
                                  <w:rFonts w:eastAsia="方正仿宋_GBK"/>
                                  <w:kern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eastAsia="方正仿宋_GBK" w:cs="方正仿宋_GBK"/>
                                  <w:sz w:val="28"/>
                                  <w:szCs w:val="28"/>
                                </w:rPr>
                                <w:t>满分要求</w:t>
                              </w:r>
                              <w:r>
                                <w:rPr>
                                  <w:rFonts w:hint="eastAsia" w:ascii="方正仿宋_GBK" w:eastAsia="方正仿宋_GBK" w:cs="方正仿宋_GBK"/>
                                  <w:kern w:val="0"/>
                                  <w:sz w:val="28"/>
                                  <w:szCs w:val="28"/>
                                </w:rPr>
                                <w:t>－</w:t>
                              </w:r>
                              <w:r>
                                <w:rPr>
                                  <w:rFonts w:hint="eastAsia" w:eastAsia="方正仿宋_GBK" w:cs="方正仿宋_GBK"/>
                                  <w:kern w:val="0"/>
                                  <w:sz w:val="28"/>
                                  <w:szCs w:val="28"/>
                                </w:rPr>
                                <w:t>基本要求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4500" y="10516"/>
                            <a:ext cx="3596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2F1352F9">
                              <w:pPr>
                                <w:rPr>
                                  <w:rFonts w:eastAsia="方正仿宋_GBK"/>
                                  <w:kern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eastAsia="方正仿宋_GBK" w:cs="方正仿宋_GBK"/>
                                  <w:sz w:val="28"/>
                                  <w:szCs w:val="28"/>
                                </w:rPr>
                                <w:t>指标数值</w:t>
                              </w:r>
                              <w:r>
                                <w:rPr>
                                  <w:rFonts w:hint="eastAsia" w:ascii="方正仿宋_GBK" w:eastAsia="方正仿宋_GBK" w:cs="方正仿宋_GBK"/>
                                  <w:kern w:val="0"/>
                                  <w:sz w:val="28"/>
                                  <w:szCs w:val="28"/>
                                </w:rPr>
                                <w:t>－</w:t>
                              </w:r>
                              <w:r>
                                <w:rPr>
                                  <w:rFonts w:hint="eastAsia" w:eastAsia="方正仿宋_GBK" w:cs="方正仿宋_GBK"/>
                                  <w:kern w:val="0"/>
                                  <w:sz w:val="28"/>
                                  <w:szCs w:val="28"/>
                                </w:rPr>
                                <w:t>基本要求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4594" y="11145"/>
                            <a:ext cx="27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1" name="文本框 11"/>
                        <wps:cNvSpPr txBox="1"/>
                        <wps:spPr>
                          <a:xfrm>
                            <a:off x="7196" y="10840"/>
                            <a:ext cx="396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183E4EC5">
                              <w:pPr>
                                <w:snapToGrid w:val="0"/>
                                <w:rPr>
                                  <w:rFonts w:eastAsia="方正仿宋_GBK"/>
                                  <w:kern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eastAsia="方正仿宋_GBK" w:cs="方正仿宋_GBK"/>
                                  <w:sz w:val="28"/>
                                  <w:szCs w:val="28"/>
                                </w:rPr>
                                <w:t>×</w:t>
                              </w:r>
                              <w:r>
                                <w:rPr>
                                  <w:rFonts w:hint="eastAsia" w:eastAsia="方正仿宋_GBK" w:cs="方正仿宋_GBK"/>
                                  <w:kern w:val="0"/>
                                  <w:sz w:val="28"/>
                                  <w:szCs w:val="28"/>
                                </w:rPr>
                                <w:t>权重的</w:t>
                              </w:r>
                              <w:r>
                                <w:rPr>
                                  <w:rFonts w:hint="default" w:ascii="Times New Roman" w:hAnsi="Times New Roman" w:eastAsia="方正仿宋_GBK" w:cs="Times New Roman"/>
                                  <w:kern w:val="0"/>
                                  <w:sz w:val="28"/>
                                  <w:szCs w:val="28"/>
                                </w:rPr>
                                <w:t>40</w:t>
                              </w:r>
                              <w:r>
                                <w:rPr>
                                  <w:rFonts w:eastAsia="方正仿宋_GBK"/>
                                  <w:kern w:val="0"/>
                                  <w:sz w:val="28"/>
                                  <w:szCs w:val="28"/>
                                </w:rPr>
                                <w:t xml:space="preserve">% </w:t>
                              </w:r>
                              <w:r>
                                <w:rPr>
                                  <w:rFonts w:hint="eastAsia" w:ascii="方正仿宋_GBK" w:eastAsia="方正仿宋_GBK" w:cs="方正仿宋_GBK"/>
                                  <w:kern w:val="0"/>
                                  <w:sz w:val="28"/>
                                  <w:szCs w:val="28"/>
                                </w:rPr>
                                <w:t>＋</w:t>
                              </w:r>
                              <w:r>
                                <w:rPr>
                                  <w:rFonts w:hint="eastAsia" w:eastAsia="方正仿宋_GBK" w:cs="方正仿宋_GBK"/>
                                  <w:kern w:val="0"/>
                                  <w:sz w:val="28"/>
                                  <w:szCs w:val="28"/>
                                </w:rPr>
                                <w:t>权重的</w:t>
                              </w:r>
                              <w:r>
                                <w:rPr>
                                  <w:rFonts w:hint="default" w:ascii="Times New Roman" w:hAnsi="Times New Roman" w:eastAsia="方正仿宋_GBK" w:cs="Times New Roman"/>
                                  <w:kern w:val="0"/>
                                  <w:sz w:val="28"/>
                                  <w:szCs w:val="28"/>
                                </w:rPr>
                                <w:t>60</w:t>
                              </w:r>
                              <w:r>
                                <w:rPr>
                                  <w:rFonts w:eastAsia="方正仿宋_GBK"/>
                                  <w:kern w:val="0"/>
                                  <w:sz w:val="28"/>
                                  <w:szCs w:val="28"/>
                                </w:rPr>
                                <w:t>%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12" name="文本框 12"/>
                        <wps:cNvSpPr txBox="1"/>
                        <wps:spPr>
                          <a:xfrm>
                            <a:off x="2272" y="10756"/>
                            <a:ext cx="216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029D3C19">
                              <w:pPr>
                                <w:wordWrap w:val="0"/>
                                <w:jc w:val="right"/>
                                <w:rPr>
                                  <w:rFonts w:eastAsia="方正仿宋_GBK"/>
                                  <w:kern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eastAsia="方正仿宋_GBK" w:cs="方正仿宋_GBK"/>
                                  <w:sz w:val="28"/>
                                  <w:szCs w:val="28"/>
                                </w:rPr>
                                <w:t>指标得分</w:t>
                              </w:r>
                              <w:r>
                                <w:rPr>
                                  <w:rFonts w:eastAsia="方正仿宋_GBK"/>
                                  <w:kern w:val="0"/>
                                  <w:sz w:val="28"/>
                                  <w:szCs w:val="28"/>
                                </w:rPr>
                                <w:t xml:space="preserve"> =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4.6pt;width:444.2pt;" coordorigin="2272,10516" coordsize="8884,1092" o:gfxdata="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">
                <o:lock v:ext="edit" rotation="t" aspectratio="f"/>
                <v:shape id="_x0000_s1026" o:spid="_x0000_s1026" o:spt="202" type="#_x0000_t202" style="position:absolute;left:4496;top:10984;height:624;width:3994;" filled="f" stroked="f" coordsize="21600,21600" o:gfxdata="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BJQUJG4AAAA2gAAAA8AAAAAAAAAAQAgAAAAOAAAAGRycy9kb3ducmV2LnhtbFBL&#10;AQIUABQAAAAIAIdO4kAzLwWeOwAAADkAAAAQAAAAAAAAAAEAIAAAAB0BAABkcnMvc2hhcGV4bWwu&#10;eG1sUEsFBgAAAAAGAAYAWwEAAMcD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4A587E6D">
                        <w:pPr>
                          <w:rPr>
                            <w:rFonts w:eastAsia="方正仿宋_GBK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eastAsia="方正仿宋_GBK" w:cs="方正仿宋_GBK"/>
                            <w:sz w:val="28"/>
                            <w:szCs w:val="28"/>
                          </w:rPr>
                          <w:t>满分要求</w:t>
                        </w:r>
                        <w:r>
                          <w:rPr>
                            <w:rFonts w:hint="eastAsia" w:ascii="方正仿宋_GBK" w:eastAsia="方正仿宋_GBK" w:cs="方正仿宋_GBK"/>
                            <w:kern w:val="0"/>
                            <w:sz w:val="28"/>
                            <w:szCs w:val="28"/>
                          </w:rPr>
                          <w:t>－</w:t>
                        </w:r>
                        <w:r>
                          <w:rPr>
                            <w:rFonts w:hint="eastAsia" w:eastAsia="方正仿宋_GBK" w:cs="方正仿宋_GBK"/>
                            <w:kern w:val="0"/>
                            <w:sz w:val="28"/>
                            <w:szCs w:val="28"/>
                          </w:rPr>
                          <w:t>基本要求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500;top:10516;height:624;width:3596;" filled="f" stroked="f" coordsize="21600,21600" o:gfxdata="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9HPUKvAAAANoAAAAPAAAAAAAAAAEAIAAAADgAAABkcnMvZG93bnJldi54&#10;bWxQSwECFAAUAAAACACHTuJAMy8FnjsAAAA5AAAAEAAAAAAAAAABACAAAAAhAQAAZHJzL3NoYXBl&#10;eG1sLnhtbFBLBQYAAAAABgAGAFsBAADLAw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2F1352F9">
                        <w:pPr>
                          <w:rPr>
                            <w:rFonts w:eastAsia="方正仿宋_GBK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eastAsia="方正仿宋_GBK" w:cs="方正仿宋_GBK"/>
                            <w:sz w:val="28"/>
                            <w:szCs w:val="28"/>
                          </w:rPr>
                          <w:t>指标数值</w:t>
                        </w:r>
                        <w:r>
                          <w:rPr>
                            <w:rFonts w:hint="eastAsia" w:ascii="方正仿宋_GBK" w:eastAsia="方正仿宋_GBK" w:cs="方正仿宋_GBK"/>
                            <w:kern w:val="0"/>
                            <w:sz w:val="28"/>
                            <w:szCs w:val="28"/>
                          </w:rPr>
                          <w:t>－</w:t>
                        </w:r>
                        <w:r>
                          <w:rPr>
                            <w:rFonts w:hint="eastAsia" w:eastAsia="方正仿宋_GBK" w:cs="方正仿宋_GBK"/>
                            <w:kern w:val="0"/>
                            <w:sz w:val="28"/>
                            <w:szCs w:val="28"/>
                          </w:rPr>
                          <w:t>基本要求</w:t>
                        </w:r>
                      </w:p>
                    </w:txbxContent>
                  </v:textbox>
                </v:shape>
                <v:line id="_x0000_s1026" o:spid="_x0000_s1026" o:spt="20" style="position:absolute;left:4594;top:11145;height:0;width:2700;" filled="f" stroked="t" coordsize="21600,21600" o:gfxdata="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c80Ki+AAAA2wAAAA8AAAAAAAAAAQAgAAAAOAAAAGRycy9kb3ducmV2&#10;LnhtbFBLAQIUABQAAAAIAIdO4kAzLwWeOwAAADkAAAAQAAAAAAAAAAEAIAAAACMBAABkcnMvc2hh&#10;cGV4bWwueG1sUEsFBgAAAAAGAAYAWwEAAM0DAAAAAA==&#10;">
                  <v:path arrowok="t"/>
                  <v:fill on="f" focussize="0,0"/>
                  <v:stroke joinstyle="round"/>
                  <v:imagedata o:title=""/>
                  <o:lock v:ext="edit" aspectratio="f"/>
                </v:line>
                <v:shape id="_x0000_s1026" o:spid="_x0000_s1026" o:spt="202" type="#_x0000_t202" style="position:absolute;left:7196;top:10840;height:624;width:3960;" filled="f" stroked="f" coordsize="21600,21600" o:gfxdata="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LP8jbboAAADbAAAADwAAAAAAAAABACAAAAA4AAAAZHJzL2Rvd25yZXYueG1s&#10;UEsBAhQAFAAAAAgAh07iQDMvBZ47AAAAOQAAABAAAAAAAAAAAQAgAAAAHwEAAGRycy9zaGFwZXht&#10;bC54bWxQSwUGAAAAAAYABgBbAQAAyQM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183E4EC5">
                        <w:pPr>
                          <w:snapToGrid w:val="0"/>
                          <w:rPr>
                            <w:rFonts w:eastAsia="方正仿宋_GBK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方正仿宋_GBK" w:eastAsia="方正仿宋_GBK" w:cs="方正仿宋_GBK"/>
                            <w:sz w:val="28"/>
                            <w:szCs w:val="28"/>
                          </w:rPr>
                          <w:t>×</w:t>
                        </w:r>
                        <w:r>
                          <w:rPr>
                            <w:rFonts w:hint="eastAsia" w:eastAsia="方正仿宋_GBK" w:cs="方正仿宋_GBK"/>
                            <w:kern w:val="0"/>
                            <w:sz w:val="28"/>
                            <w:szCs w:val="28"/>
                          </w:rPr>
                          <w:t>权重的</w:t>
                        </w:r>
                        <w:r>
                          <w:rPr>
                            <w:rFonts w:hint="default" w:ascii="Times New Roman" w:hAnsi="Times New Roman" w:eastAsia="方正仿宋_GBK" w:cs="Times New Roman"/>
                            <w:kern w:val="0"/>
                            <w:sz w:val="28"/>
                            <w:szCs w:val="28"/>
                          </w:rPr>
                          <w:t>40</w:t>
                        </w:r>
                        <w:r>
                          <w:rPr>
                            <w:rFonts w:eastAsia="方正仿宋_GBK"/>
                            <w:kern w:val="0"/>
                            <w:sz w:val="28"/>
                            <w:szCs w:val="28"/>
                          </w:rPr>
                          <w:t xml:space="preserve">% </w:t>
                        </w:r>
                        <w:r>
                          <w:rPr>
                            <w:rFonts w:hint="eastAsia" w:ascii="方正仿宋_GBK" w:eastAsia="方正仿宋_GBK" w:cs="方正仿宋_GBK"/>
                            <w:kern w:val="0"/>
                            <w:sz w:val="28"/>
                            <w:szCs w:val="28"/>
                          </w:rPr>
                          <w:t>＋</w:t>
                        </w:r>
                        <w:r>
                          <w:rPr>
                            <w:rFonts w:hint="eastAsia" w:eastAsia="方正仿宋_GBK" w:cs="方正仿宋_GBK"/>
                            <w:kern w:val="0"/>
                            <w:sz w:val="28"/>
                            <w:szCs w:val="28"/>
                          </w:rPr>
                          <w:t>权重的</w:t>
                        </w:r>
                        <w:r>
                          <w:rPr>
                            <w:rFonts w:hint="default" w:ascii="Times New Roman" w:hAnsi="Times New Roman" w:eastAsia="方正仿宋_GBK" w:cs="Times New Roman"/>
                            <w:kern w:val="0"/>
                            <w:sz w:val="28"/>
                            <w:szCs w:val="28"/>
                          </w:rPr>
                          <w:t>60</w:t>
                        </w:r>
                        <w:r>
                          <w:rPr>
                            <w:rFonts w:eastAsia="方正仿宋_GBK"/>
                            <w:kern w:val="0"/>
                            <w:sz w:val="28"/>
                            <w:szCs w:val="28"/>
                          </w:rPr>
                          <w:t>%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272;top:10756;height:624;width:2160;" filled="f" stroked="f" coordsize="21600,21600" o:gfxdata="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cLb0auQAAANsAAAAPAAAAAAAAAAEAIAAAADgAAABkcnMvZG93bnJldi54bWxQ&#10;SwECFAAUAAAACACHTuJAMy8FnjsAAAA5AAAAEAAAAAAAAAABACAAAAAeAQAAZHJzL3NoYXBleG1s&#10;LnhtbFBLBQYAAAAABgAGAFsBAADIAw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029D3C19">
                        <w:pPr>
                          <w:wordWrap w:val="0"/>
                          <w:jc w:val="right"/>
                          <w:rPr>
                            <w:rFonts w:eastAsia="方正仿宋_GBK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eastAsia="方正仿宋_GBK" w:cs="方正仿宋_GBK"/>
                            <w:sz w:val="28"/>
                            <w:szCs w:val="28"/>
                          </w:rPr>
                          <w:t>指标得分</w:t>
                        </w:r>
                        <w:r>
                          <w:rPr>
                            <w:rFonts w:eastAsia="方正仿宋_GBK"/>
                            <w:kern w:val="0"/>
                            <w:sz w:val="28"/>
                            <w:szCs w:val="28"/>
                          </w:rPr>
                          <w:t xml:space="preserve"> =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3CF948F9">
      <w:pPr>
        <w:pStyle w:val="3"/>
        <w:rPr>
          <w:rFonts w:hint="eastAsia" w:ascii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6．得分数值计算结果采用四舍五入，保留一位小数</w:t>
      </w:r>
    </w:p>
    <w:p w14:paraId="0E3B0A29">
      <w:pPr>
        <w:numPr>
          <w:ins w:id="3" w:author="翁宇晖/文印室/福建省发展和改革委员会/福建" w:date="2012-08-13T10:19:00Z"/>
        </w:numPr>
        <w:spacing w:line="520" w:lineRule="exact"/>
        <w:ind w:right="0"/>
        <w:rPr>
          <w:rFonts w:hint="eastAsia" w:ascii="仿宋_GB2312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0" w:footer="1474" w:gutter="0"/>
          <w:cols w:space="720" w:num="1"/>
          <w:docGrid w:type="linesAndChars" w:linePitch="579" w:charSpace="0"/>
        </w:sectPr>
      </w:pPr>
    </w:p>
    <w:p w14:paraId="4C2DD6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KSOFBE25B2F9">
    <w:panose1 w:val="02000000000000000000"/>
    <w:charset w:val="86"/>
    <w:family w:val="auto"/>
    <w:pitch w:val="default"/>
    <w:sig w:usb0="00000001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3D8362">
    <w:pPr>
      <w:pStyle w:val="4"/>
      <w:framePr w:wrap="around" w:vAnchor="text" w:hAnchor="margin" w:xAlign="outside" w:y="1"/>
      <w:numPr>
        <w:ins w:id="0" w:author="翁宇晖/文印室/福建省发展和改革委员会/福建" w:date="2012-07-31T08:35:00Z"/>
      </w:numPr>
      <w:ind w:left="480" w:leftChars="150" w:right="480" w:rightChars="150"/>
      <w:rPr>
        <w:rStyle w:val="7"/>
        <w:rFonts w:hint="eastAsia" w:ascii="宋体" w:hAnsi="宋体" w:eastAsia="宋体"/>
        <w:sz w:val="28"/>
        <w:szCs w:val="28"/>
      </w:rPr>
    </w:pPr>
    <w:r>
      <w:rPr>
        <w:rStyle w:val="7"/>
        <w:rFonts w:hint="eastAsia" w:ascii="宋体" w:hAnsi="宋体" w:eastAsia="宋体"/>
        <w:sz w:val="28"/>
        <w:szCs w:val="28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Style w:val="7"/>
        <w:rFonts w:ascii="宋体" w:hAnsi="宋体" w:eastAsia="宋体"/>
        <w:sz w:val="28"/>
        <w:szCs w:val="28"/>
      </w:rPr>
      <w:instrText xml:space="preserve">PAGE 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7"/>
        <w:rFonts w:ascii="宋体" w:hAnsi="宋体" w:eastAsia="宋体"/>
        <w:sz w:val="28"/>
        <w:szCs w:val="28"/>
      </w:rPr>
      <w:t>1</w:t>
    </w:r>
    <w:r>
      <w:rPr>
        <w:rFonts w:ascii="宋体" w:hAnsi="宋体" w:eastAsia="宋体"/>
        <w:sz w:val="28"/>
        <w:szCs w:val="28"/>
      </w:rPr>
      <w:fldChar w:fldCharType="end"/>
    </w:r>
    <w:r>
      <w:rPr>
        <w:rStyle w:val="7"/>
        <w:rFonts w:hint="eastAsia" w:ascii="宋体" w:hAnsi="宋体" w:eastAsia="宋体"/>
        <w:sz w:val="28"/>
        <w:szCs w:val="28"/>
      </w:rPr>
      <w:t xml:space="preserve"> —  </w:t>
    </w:r>
  </w:p>
  <w:p w14:paraId="3C7FBE41">
    <w:pPr>
      <w:pStyle w:val="4"/>
      <w:ind w:right="360" w:firstLine="360"/>
      <w:jc w:val="center"/>
      <w:rPr>
        <w:rFonts w:hint="eastAsia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E3039E">
    <w:pPr>
      <w:pStyle w:val="4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- 2 -</w:t>
    </w:r>
    <w:r>
      <w:fldChar w:fldCharType="end"/>
    </w:r>
  </w:p>
  <w:p w14:paraId="79E961C5">
    <w:pPr>
      <w:pStyle w:val="4"/>
      <w:ind w:right="360" w:firstLine="360"/>
      <w:rPr>
        <w:rFonts w:hint="eastAsia"/>
        <w:sz w:val="28"/>
      </w:rPr>
    </w:pPr>
    <w:r>
      <w:rPr>
        <w:rFonts w:hint="eastAsia"/>
        <w:sz w:val="28"/>
      </w:rPr>
      <w:t>—  —</w: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翁宇晖/文印室/福建省发展和改革委员会/福建">
    <w15:presenceInfo w15:providerId="None" w15:userId="翁宇晖/文印室/福建省发展和改革委员会/福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E01B9"/>
    <w:rsid w:val="6E2E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</w:style>
  <w:style w:type="paragraph" w:styleId="3">
    <w:name w:val="Balloon Text"/>
    <w:basedOn w:val="1"/>
    <w:next w:val="2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9">
    <w:name w:val=" Char1 Char Char Char Char Char Char"/>
    <w:basedOn w:val="1"/>
    <w:next w:val="1"/>
    <w:qFormat/>
    <w:uiPriority w:val="0"/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2025-11-24T00:58:00Z</dcterms:created>
  <dc:creator>张善达</dc:creator>
  <cp:lastModifiedBy>张善达</cp:lastModifiedBy>
  <dcterms:modified xsi:type="dcterms:W3CDTF">2025-11-24T00:59:32Z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1387325A9ABC403CA0648AFB1263C939_11</vt:lpwstr>
  </property>
  <property fmtid="{D5CDD505-2E9C-101B-9397-08002B2CF9AE}" pid="4" name="KSOTemplateDocerSaveRecord">
    <vt:lpwstr>eyJoZGlkIjoiMzFjNjc4OTQwNzE0YmYyZmZhNjA3Y2ZlMDU1Mjc2OGQiLCJ1c2VySWQiOiIxMTI0NzcyODI0In0=</vt:lpwstr>
  </property>
</Properties>
</file>